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61DD1" w:rsidRDefault="00B61DD1">
      <w:pPr>
        <w:jc w:val="center"/>
        <w:rPr>
          <w:b/>
          <w:sz w:val="24"/>
          <w:szCs w:val="24"/>
          <w:u w:val="single"/>
        </w:rPr>
      </w:pPr>
    </w:p>
    <w:p w:rsidR="00B61DD1" w:rsidRDefault="00000000">
      <w:pPr>
        <w:jc w:val="center"/>
        <w:rPr>
          <w:b/>
          <w:sz w:val="24"/>
          <w:szCs w:val="24"/>
          <w:u w:val="single"/>
        </w:rPr>
      </w:pPr>
      <w:r>
        <w:rPr>
          <w:b/>
          <w:sz w:val="24"/>
          <w:szCs w:val="24"/>
          <w:u w:val="single"/>
        </w:rPr>
        <w:t>METADATOS</w:t>
      </w:r>
    </w:p>
    <w:p w:rsidR="00B61DD1" w:rsidRDefault="00B61DD1"/>
    <w:p w:rsidR="00B61DD1" w:rsidRDefault="00000000">
      <w:r>
        <w:t xml:space="preserve">Metadatos del </w:t>
      </w:r>
      <w:proofErr w:type="spellStart"/>
      <w:r>
        <w:t>dataset</w:t>
      </w:r>
      <w:proofErr w:type="spellEnd"/>
      <w:r>
        <w:t>:   Campaña agrícola de los principales cultivos de la región Piura [Gobierno Regional Piura - GRP]</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B61DD1">
        <w:tc>
          <w:tcPr>
            <w:tcW w:w="2972" w:type="dxa"/>
            <w:vAlign w:val="center"/>
          </w:tcPr>
          <w:p w:rsidR="00B61DD1" w:rsidRDefault="00000000">
            <w:r>
              <w:rPr>
                <w:b/>
                <w:color w:val="000000"/>
                <w:sz w:val="20"/>
                <w:szCs w:val="20"/>
              </w:rPr>
              <w:t>Título</w:t>
            </w:r>
          </w:p>
        </w:tc>
        <w:tc>
          <w:tcPr>
            <w:tcW w:w="7484" w:type="dxa"/>
          </w:tcPr>
          <w:p w:rsidR="00B61DD1" w:rsidRDefault="00000000">
            <w:pPr>
              <w:spacing w:after="160" w:line="259" w:lineRule="auto"/>
            </w:pPr>
            <w:r>
              <w:t>Campaña agrícola de los principales cultivos de la región Piura [Gobierno Regional Piura - GRP]</w:t>
            </w:r>
          </w:p>
        </w:tc>
      </w:tr>
      <w:tr w:rsidR="00B61DD1">
        <w:tc>
          <w:tcPr>
            <w:tcW w:w="2972" w:type="dxa"/>
            <w:vAlign w:val="center"/>
          </w:tcPr>
          <w:p w:rsidR="00B61DD1" w:rsidRDefault="00000000">
            <w:r>
              <w:rPr>
                <w:b/>
                <w:color w:val="000000"/>
                <w:sz w:val="20"/>
                <w:szCs w:val="20"/>
              </w:rPr>
              <w:t>Título URL Descripción</w:t>
            </w:r>
          </w:p>
        </w:tc>
        <w:tc>
          <w:tcPr>
            <w:tcW w:w="7484" w:type="dxa"/>
          </w:tcPr>
          <w:p w:rsidR="00B61DD1" w:rsidRDefault="00000000">
            <w:sdt>
              <w:sdtPr>
                <w:tag w:val="goog_rdk_1"/>
                <w:id w:val="47582920"/>
              </w:sdtPr>
              <w:sdtContent>
                <w:ins w:id="0" w:author="Plan de Gobierno Digital Gobierno Regional Piura" w:date="2025-05-30T20:26:00Z">
                  <w:r>
                    <w:t>https://www.datosabiertos.gob.pe/dataset/campa%C3%B1a-agr%C3%ADcola-de-los-principales-cultivos-de-la-regi%C3%B3n-piura-gobierno-regional-piura-grp</w:t>
                  </w:r>
                </w:ins>
              </w:sdtContent>
            </w:sdt>
          </w:p>
        </w:tc>
      </w:tr>
      <w:tr w:rsidR="00B61DD1">
        <w:trPr>
          <w:trHeight w:val="465"/>
        </w:trPr>
        <w:tc>
          <w:tcPr>
            <w:tcW w:w="2972" w:type="dxa"/>
            <w:shd w:val="clear" w:color="auto" w:fill="FFFFFF"/>
            <w:vAlign w:val="center"/>
          </w:tcPr>
          <w:p w:rsidR="00B61DD1" w:rsidRDefault="00000000">
            <w:r>
              <w:rPr>
                <w:b/>
                <w:color w:val="000000"/>
                <w:sz w:val="20"/>
                <w:szCs w:val="20"/>
              </w:rPr>
              <w:t>Descripción</w:t>
            </w:r>
          </w:p>
        </w:tc>
        <w:tc>
          <w:tcPr>
            <w:tcW w:w="7484" w:type="dxa"/>
            <w:tcBorders>
              <w:top w:val="single" w:sz="4" w:space="0" w:color="000000"/>
              <w:left w:val="single" w:sz="4" w:space="0" w:color="000000"/>
              <w:bottom w:val="single" w:sz="4" w:space="0" w:color="000000"/>
              <w:right w:val="single" w:sz="4" w:space="0" w:color="000000"/>
            </w:tcBorders>
          </w:tcPr>
          <w:p w:rsidR="00B61DD1" w:rsidRDefault="00000000">
            <w:pPr>
              <w:jc w:val="both"/>
              <w:rPr>
                <w:b/>
              </w:rPr>
            </w:pPr>
            <w:r>
              <w:rPr>
                <w:b/>
              </w:rPr>
              <w:t>Descripción del conjunto de datos:</w:t>
            </w:r>
          </w:p>
          <w:p w:rsidR="00B61DD1" w:rsidRDefault="00000000">
            <w:pPr>
              <w:jc w:val="both"/>
            </w:pPr>
            <w:r>
              <w:t xml:space="preserve">Este conjunto de datos contiene información sobre Campaña agrícola de los principales cultivos de la región Piura </w:t>
            </w:r>
          </w:p>
          <w:p w:rsidR="00B61DD1" w:rsidRDefault="00000000">
            <w:pPr>
              <w:jc w:val="both"/>
            </w:pPr>
            <w:r>
              <w:t>Una campaña agrícola es el período de tiempo durante el cual se realizan las siembras de cultivos, generalmente un ciclo de 12 meses. Los datos reflejan la actividad productiva, rendimientos y condiciones de mercado a nivel regional.</w:t>
            </w:r>
          </w:p>
          <w:p w:rsidR="00B61DD1" w:rsidRDefault="00000000">
            <w:pPr>
              <w:jc w:val="both"/>
              <w:rPr>
                <w:b/>
              </w:rPr>
            </w:pPr>
            <w:r>
              <w:rPr>
                <w:b/>
              </w:rPr>
              <w:t xml:space="preserve">Estructura del </w:t>
            </w:r>
            <w:proofErr w:type="spellStart"/>
            <w:r>
              <w:rPr>
                <w:b/>
              </w:rPr>
              <w:t>dataset</w:t>
            </w:r>
            <w:proofErr w:type="spellEnd"/>
            <w:r>
              <w:rPr>
                <w:b/>
              </w:rPr>
              <w:t>:</w:t>
            </w:r>
          </w:p>
          <w:p w:rsidR="00B61DD1" w:rsidRDefault="00000000">
            <w:pPr>
              <w:jc w:val="both"/>
              <w:rPr>
                <w:b/>
              </w:rPr>
            </w:pPr>
            <w:r>
              <w:rPr>
                <w:b/>
              </w:rPr>
              <w:t>Datos de ubicación geográfica de la agencia agraria:</w:t>
            </w:r>
          </w:p>
          <w:p w:rsidR="00B61DD1" w:rsidRDefault="00000000">
            <w:pPr>
              <w:jc w:val="both"/>
            </w:pPr>
            <w:r>
              <w:t>DEPARTAMENTO, PROVINCIA, DISTRITO, UBIGEO</w:t>
            </w:r>
          </w:p>
          <w:p w:rsidR="00B61DD1" w:rsidRDefault="00000000">
            <w:pPr>
              <w:jc w:val="both"/>
              <w:rPr>
                <w:b/>
              </w:rPr>
            </w:pPr>
            <w:r>
              <w:rPr>
                <w:b/>
              </w:rPr>
              <w:t>Datos de los datos registrados por cultivo:</w:t>
            </w:r>
          </w:p>
          <w:p w:rsidR="00B61DD1" w:rsidRDefault="00000000">
            <w:pPr>
              <w:jc w:val="both"/>
            </w:pPr>
            <w:proofErr w:type="gramStart"/>
            <w:r>
              <w:t>CULTIVO,SIEMBRA</w:t>
            </w:r>
            <w:proofErr w:type="gramEnd"/>
            <w:r>
              <w:t>,</w:t>
            </w:r>
            <w:proofErr w:type="gramStart"/>
            <w:r>
              <w:t>COSECHA,PRODUCCION</w:t>
            </w:r>
            <w:proofErr w:type="gramEnd"/>
            <w:r>
              <w:t>,VERDE_ACTUAL, PRECIO_CHACRA</w:t>
            </w:r>
          </w:p>
          <w:p w:rsidR="008E46CE" w:rsidRDefault="008E46CE">
            <w:pPr>
              <w:jc w:val="both"/>
            </w:pPr>
          </w:p>
          <w:p w:rsidR="00B61DD1" w:rsidRDefault="008E46CE">
            <w:pPr>
              <w:jc w:val="both"/>
            </w:pPr>
            <w:r w:rsidRPr="008E46CE">
              <w:t xml:space="preserve">Un valor cero indica ausencia de actividad (sin cosecha, producción ni precio), mientras que un valor en blanco señala que el dato aún no ha sido registrado, como ocurre con cultivos permanentes o </w:t>
            </w:r>
            <w:proofErr w:type="spellStart"/>
            <w:r w:rsidRPr="008E46CE">
              <w:t>semi-permanentes</w:t>
            </w:r>
            <w:proofErr w:type="spellEnd"/>
            <w:r w:rsidRPr="008E46CE">
              <w:t>. En estos casos, la cosecha se consigna al final de la campaña para evitar inconsistencias. Esta lógica aplica desde el año 2024.</w:t>
            </w:r>
          </w:p>
        </w:tc>
      </w:tr>
      <w:tr w:rsidR="00B61DD1">
        <w:tc>
          <w:tcPr>
            <w:tcW w:w="2972" w:type="dxa"/>
            <w:vAlign w:val="center"/>
          </w:tcPr>
          <w:p w:rsidR="00B61DD1" w:rsidRDefault="00000000">
            <w:r>
              <w:rPr>
                <w:b/>
                <w:color w:val="000000"/>
                <w:sz w:val="20"/>
                <w:szCs w:val="20"/>
              </w:rPr>
              <w:t>Entidad</w:t>
            </w:r>
          </w:p>
        </w:tc>
        <w:tc>
          <w:tcPr>
            <w:tcW w:w="7484" w:type="dxa"/>
          </w:tcPr>
          <w:p w:rsidR="00B61DD1" w:rsidRDefault="00000000">
            <w:r>
              <w:t>Gobierno Regional Piura</w:t>
            </w:r>
          </w:p>
        </w:tc>
      </w:tr>
      <w:tr w:rsidR="00B61DD1">
        <w:trPr>
          <w:trHeight w:val="237"/>
        </w:trPr>
        <w:tc>
          <w:tcPr>
            <w:tcW w:w="2972" w:type="dxa"/>
            <w:vAlign w:val="center"/>
          </w:tcPr>
          <w:p w:rsidR="00B61DD1" w:rsidRDefault="00000000">
            <w:r>
              <w:rPr>
                <w:b/>
                <w:color w:val="000000"/>
                <w:sz w:val="20"/>
                <w:szCs w:val="20"/>
              </w:rPr>
              <w:t>Fuente</w:t>
            </w:r>
          </w:p>
        </w:tc>
        <w:tc>
          <w:tcPr>
            <w:tcW w:w="7484" w:type="dxa"/>
          </w:tcPr>
          <w:p w:rsidR="00B61DD1" w:rsidRDefault="00000000">
            <w:r>
              <w:t>Oficina de Estadística - Dirección Regional de Agricultura</w:t>
            </w:r>
          </w:p>
        </w:tc>
      </w:tr>
      <w:tr w:rsidR="00B61DD1">
        <w:tc>
          <w:tcPr>
            <w:tcW w:w="2972" w:type="dxa"/>
            <w:vAlign w:val="center"/>
          </w:tcPr>
          <w:p w:rsidR="00B61DD1" w:rsidRDefault="00000000">
            <w:r>
              <w:rPr>
                <w:b/>
                <w:color w:val="000000"/>
                <w:sz w:val="20"/>
                <w:szCs w:val="20"/>
              </w:rPr>
              <w:t>Etiquetas</w:t>
            </w:r>
          </w:p>
        </w:tc>
        <w:tc>
          <w:tcPr>
            <w:tcW w:w="7484" w:type="dxa"/>
          </w:tcPr>
          <w:p w:rsidR="00B61DD1" w:rsidRDefault="00000000">
            <w:r>
              <w:t>cultivos, agricultura</w:t>
            </w:r>
          </w:p>
        </w:tc>
      </w:tr>
      <w:tr w:rsidR="00B61DD1">
        <w:tc>
          <w:tcPr>
            <w:tcW w:w="2972" w:type="dxa"/>
            <w:vAlign w:val="center"/>
          </w:tcPr>
          <w:p w:rsidR="00B61DD1" w:rsidRDefault="00000000">
            <w:r>
              <w:rPr>
                <w:b/>
                <w:color w:val="000000"/>
                <w:sz w:val="20"/>
                <w:szCs w:val="20"/>
              </w:rPr>
              <w:t>Fecha de creación</w:t>
            </w:r>
          </w:p>
        </w:tc>
        <w:tc>
          <w:tcPr>
            <w:tcW w:w="7484" w:type="dxa"/>
            <w:shd w:val="clear" w:color="auto" w:fill="auto"/>
          </w:tcPr>
          <w:p w:rsidR="00B61DD1" w:rsidRDefault="00000000">
            <w:r>
              <w:t>2025-05-27</w:t>
            </w:r>
          </w:p>
        </w:tc>
      </w:tr>
      <w:tr w:rsidR="00B61DD1">
        <w:tc>
          <w:tcPr>
            <w:tcW w:w="2972" w:type="dxa"/>
            <w:vAlign w:val="center"/>
          </w:tcPr>
          <w:p w:rsidR="00B61DD1" w:rsidRDefault="00000000">
            <w:r>
              <w:rPr>
                <w:b/>
                <w:color w:val="000000"/>
                <w:sz w:val="20"/>
                <w:szCs w:val="20"/>
              </w:rPr>
              <w:t>Frecuencia de actualización</w:t>
            </w:r>
          </w:p>
        </w:tc>
        <w:tc>
          <w:tcPr>
            <w:tcW w:w="7484" w:type="dxa"/>
            <w:shd w:val="clear" w:color="auto" w:fill="auto"/>
          </w:tcPr>
          <w:p w:rsidR="00B61DD1" w:rsidRDefault="00000000">
            <w:pPr>
              <w:rPr>
                <w:highlight w:val="yellow"/>
              </w:rPr>
            </w:pPr>
            <w:r>
              <w:rPr>
                <w:highlight w:val="yellow"/>
              </w:rPr>
              <w:t>anual</w:t>
            </w:r>
          </w:p>
        </w:tc>
      </w:tr>
      <w:tr w:rsidR="00B61DD1">
        <w:tc>
          <w:tcPr>
            <w:tcW w:w="2972" w:type="dxa"/>
            <w:vAlign w:val="center"/>
          </w:tcPr>
          <w:p w:rsidR="00B61DD1" w:rsidRDefault="00000000">
            <w:r>
              <w:rPr>
                <w:b/>
                <w:color w:val="000000"/>
                <w:sz w:val="20"/>
                <w:szCs w:val="20"/>
              </w:rPr>
              <w:t>Última actualización</w:t>
            </w:r>
          </w:p>
        </w:tc>
        <w:tc>
          <w:tcPr>
            <w:tcW w:w="7484" w:type="dxa"/>
            <w:shd w:val="clear" w:color="auto" w:fill="auto"/>
            <w:vAlign w:val="center"/>
          </w:tcPr>
          <w:p w:rsidR="00B61DD1" w:rsidRDefault="00000000">
            <w:r>
              <w:t>2025-05-27</w:t>
            </w:r>
          </w:p>
        </w:tc>
      </w:tr>
      <w:tr w:rsidR="00B61DD1">
        <w:tc>
          <w:tcPr>
            <w:tcW w:w="2972" w:type="dxa"/>
            <w:vAlign w:val="center"/>
          </w:tcPr>
          <w:p w:rsidR="00B61DD1" w:rsidRDefault="00000000">
            <w:r>
              <w:rPr>
                <w:b/>
                <w:color w:val="000000"/>
                <w:sz w:val="20"/>
                <w:szCs w:val="20"/>
              </w:rPr>
              <w:t>Versión</w:t>
            </w:r>
          </w:p>
        </w:tc>
        <w:tc>
          <w:tcPr>
            <w:tcW w:w="7484" w:type="dxa"/>
            <w:vAlign w:val="center"/>
          </w:tcPr>
          <w:p w:rsidR="00B61DD1" w:rsidRDefault="00000000">
            <w:r>
              <w:t>1.0</w:t>
            </w:r>
          </w:p>
        </w:tc>
      </w:tr>
      <w:tr w:rsidR="00B61DD1">
        <w:tc>
          <w:tcPr>
            <w:tcW w:w="2972" w:type="dxa"/>
            <w:vAlign w:val="center"/>
          </w:tcPr>
          <w:p w:rsidR="00B61DD1" w:rsidRDefault="00000000">
            <w:r>
              <w:rPr>
                <w:b/>
                <w:color w:val="000000"/>
                <w:sz w:val="20"/>
                <w:szCs w:val="20"/>
              </w:rPr>
              <w:t>Licencia</w:t>
            </w:r>
          </w:p>
        </w:tc>
        <w:tc>
          <w:tcPr>
            <w:tcW w:w="7484" w:type="dxa"/>
            <w:vAlign w:val="center"/>
          </w:tcPr>
          <w:p w:rsidR="00B61DD1" w:rsidRDefault="00000000">
            <w:hyperlink r:id="rId5">
              <w:r>
                <w:rPr>
                  <w:color w:val="0A77BD"/>
                  <w:u w:val="single"/>
                </w:rPr>
                <w:t xml:space="preserve">Open Data </w:t>
              </w:r>
              <w:proofErr w:type="spellStart"/>
              <w:r>
                <w:rPr>
                  <w:color w:val="0A77BD"/>
                  <w:u w:val="single"/>
                </w:rPr>
                <w:t>Commons</w:t>
              </w:r>
              <w:proofErr w:type="spellEnd"/>
              <w:r>
                <w:rPr>
                  <w:color w:val="0A77BD"/>
                  <w:u w:val="single"/>
                </w:rPr>
                <w:t xml:space="preserve"> </w:t>
              </w:r>
              <w:proofErr w:type="spellStart"/>
              <w:r>
                <w:rPr>
                  <w:color w:val="0A77BD"/>
                  <w:u w:val="single"/>
                </w:rPr>
                <w:t>Attribution</w:t>
              </w:r>
              <w:proofErr w:type="spellEnd"/>
              <w:r>
                <w:rPr>
                  <w:color w:val="0A77BD"/>
                  <w:u w:val="single"/>
                </w:rPr>
                <w:t xml:space="preserve"> </w:t>
              </w:r>
              <w:proofErr w:type="spellStart"/>
              <w:r>
                <w:rPr>
                  <w:color w:val="0A77BD"/>
                  <w:u w:val="single"/>
                </w:rPr>
                <w:t>License</w:t>
              </w:r>
              <w:proofErr w:type="spellEnd"/>
            </w:hyperlink>
          </w:p>
        </w:tc>
      </w:tr>
      <w:tr w:rsidR="00B61DD1">
        <w:tc>
          <w:tcPr>
            <w:tcW w:w="2972" w:type="dxa"/>
            <w:vAlign w:val="center"/>
          </w:tcPr>
          <w:p w:rsidR="00B61DD1" w:rsidRDefault="00000000">
            <w:r>
              <w:rPr>
                <w:b/>
                <w:color w:val="000000"/>
                <w:sz w:val="20"/>
                <w:szCs w:val="20"/>
              </w:rPr>
              <w:t>Idioma</w:t>
            </w:r>
          </w:p>
        </w:tc>
        <w:tc>
          <w:tcPr>
            <w:tcW w:w="7484" w:type="dxa"/>
            <w:vAlign w:val="center"/>
          </w:tcPr>
          <w:p w:rsidR="00B61DD1" w:rsidRDefault="00000000">
            <w:r>
              <w:rPr>
                <w:color w:val="000000"/>
              </w:rPr>
              <w:t>Español</w:t>
            </w:r>
          </w:p>
        </w:tc>
      </w:tr>
      <w:tr w:rsidR="00B61DD1">
        <w:tc>
          <w:tcPr>
            <w:tcW w:w="2972" w:type="dxa"/>
            <w:vAlign w:val="center"/>
          </w:tcPr>
          <w:p w:rsidR="00B61DD1" w:rsidRDefault="00000000">
            <w:r>
              <w:rPr>
                <w:b/>
                <w:color w:val="000000"/>
                <w:sz w:val="20"/>
                <w:szCs w:val="20"/>
              </w:rPr>
              <w:t>Nivel de acceso público</w:t>
            </w:r>
          </w:p>
        </w:tc>
        <w:tc>
          <w:tcPr>
            <w:tcW w:w="7484" w:type="dxa"/>
            <w:vAlign w:val="center"/>
          </w:tcPr>
          <w:p w:rsidR="00B61DD1" w:rsidRDefault="00000000">
            <w:r>
              <w:rPr>
                <w:color w:val="000000"/>
              </w:rPr>
              <w:t>Público</w:t>
            </w:r>
          </w:p>
        </w:tc>
      </w:tr>
      <w:tr w:rsidR="00B61DD1">
        <w:tc>
          <w:tcPr>
            <w:tcW w:w="2972" w:type="dxa"/>
          </w:tcPr>
          <w:p w:rsidR="00B61DD1" w:rsidRDefault="00000000">
            <w:r>
              <w:rPr>
                <w:b/>
                <w:color w:val="000000"/>
                <w:sz w:val="20"/>
                <w:szCs w:val="20"/>
              </w:rPr>
              <w:t>Tipo de recurso</w:t>
            </w:r>
          </w:p>
        </w:tc>
        <w:tc>
          <w:tcPr>
            <w:tcW w:w="7484" w:type="dxa"/>
          </w:tcPr>
          <w:p w:rsidR="00B61DD1" w:rsidRDefault="00000000">
            <w:proofErr w:type="spellStart"/>
            <w:r>
              <w:t>Dataset</w:t>
            </w:r>
            <w:proofErr w:type="spellEnd"/>
          </w:p>
        </w:tc>
      </w:tr>
      <w:tr w:rsidR="00B61DD1">
        <w:tc>
          <w:tcPr>
            <w:tcW w:w="2972" w:type="dxa"/>
          </w:tcPr>
          <w:p w:rsidR="00B61DD1" w:rsidRDefault="00000000">
            <w:pPr>
              <w:rPr>
                <w:b/>
              </w:rPr>
            </w:pPr>
            <w:r>
              <w:rPr>
                <w:b/>
              </w:rPr>
              <w:t>Formato</w:t>
            </w:r>
          </w:p>
        </w:tc>
        <w:tc>
          <w:tcPr>
            <w:tcW w:w="7484" w:type="dxa"/>
          </w:tcPr>
          <w:p w:rsidR="00B61DD1" w:rsidRDefault="00000000">
            <w:r>
              <w:t>CSV</w:t>
            </w:r>
          </w:p>
        </w:tc>
      </w:tr>
      <w:tr w:rsidR="00B61DD1">
        <w:tc>
          <w:tcPr>
            <w:tcW w:w="2972" w:type="dxa"/>
          </w:tcPr>
          <w:p w:rsidR="00B61DD1" w:rsidRDefault="00000000">
            <w:r>
              <w:rPr>
                <w:b/>
                <w:color w:val="000000"/>
                <w:sz w:val="20"/>
                <w:szCs w:val="20"/>
              </w:rPr>
              <w:t xml:space="preserve">Cobertura </w:t>
            </w:r>
          </w:p>
        </w:tc>
        <w:tc>
          <w:tcPr>
            <w:tcW w:w="7484" w:type="dxa"/>
          </w:tcPr>
          <w:p w:rsidR="00B61DD1" w:rsidRDefault="00000000">
            <w:r>
              <w:t>regional</w:t>
            </w:r>
          </w:p>
        </w:tc>
      </w:tr>
      <w:tr w:rsidR="00B61DD1">
        <w:tc>
          <w:tcPr>
            <w:tcW w:w="2972" w:type="dxa"/>
            <w:shd w:val="clear" w:color="auto" w:fill="FFFFFF"/>
          </w:tcPr>
          <w:p w:rsidR="00B61DD1" w:rsidRDefault="00000000">
            <w:pPr>
              <w:rPr>
                <w:b/>
              </w:rPr>
            </w:pPr>
            <w:r>
              <w:rPr>
                <w:b/>
              </w:rPr>
              <w:t>Correo de contacto</w:t>
            </w:r>
          </w:p>
        </w:tc>
        <w:tc>
          <w:tcPr>
            <w:tcW w:w="7484" w:type="dxa"/>
            <w:shd w:val="clear" w:color="auto" w:fill="FFFFFF"/>
          </w:tcPr>
          <w:p w:rsidR="00B61DD1" w:rsidRDefault="00000000">
            <w:r>
              <w:t>jmoran@regionpiura.gob.pe</w:t>
            </w:r>
          </w:p>
        </w:tc>
      </w:tr>
    </w:tbl>
    <w:p w:rsidR="00B61DD1" w:rsidRDefault="00B61DD1"/>
    <w:sectPr w:rsidR="00B61DD1">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DD1"/>
    <w:rsid w:val="004640BD"/>
    <w:rsid w:val="008E46CE"/>
    <w:rsid w:val="00B61DD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8455"/>
  <w15:docId w15:val="{BC5E0AFB-B518-46CE-9A6D-83A417E1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MX"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table" w:customStyle="1" w:styleId="a0">
    <w:basedOn w:val="TableNormal3"/>
    <w:pPr>
      <w:spacing w:after="0" w:line="240" w:lineRule="auto"/>
    </w:pPr>
    <w:tblPr>
      <w:tblStyleRowBandSize w:val="1"/>
      <w:tblStyleColBandSize w:val="1"/>
      <w:tblCellMar>
        <w:left w:w="108" w:type="dxa"/>
        <w:right w:w="108" w:type="dxa"/>
      </w:tblCellMar>
    </w:tblPr>
  </w:style>
  <w:style w:type="table" w:customStyle="1" w:styleId="a1">
    <w:basedOn w:val="TableNormal3"/>
    <w:pPr>
      <w:spacing w:after="0" w:line="240" w:lineRule="auto"/>
    </w:pPr>
    <w:tblPr>
      <w:tblStyleRowBandSize w:val="1"/>
      <w:tblStyleColBandSize w:val="1"/>
      <w:tblCellMar>
        <w:left w:w="108" w:type="dxa"/>
        <w:right w:w="108" w:type="dxa"/>
      </w:tblCellMar>
    </w:tblPr>
  </w:style>
  <w:style w:type="table" w:customStyle="1" w:styleId="a2">
    <w:basedOn w:val="TableNormal3"/>
    <w:pPr>
      <w:spacing w:after="0" w:line="240" w:lineRule="auto"/>
    </w:pPr>
    <w:tblPr>
      <w:tblStyleRowBandSize w:val="1"/>
      <w:tblStyleColBandSize w:val="1"/>
      <w:tblCellMar>
        <w:left w:w="108" w:type="dxa"/>
        <w:right w:w="108" w:type="dxa"/>
      </w:tblCellMar>
    </w:tblPr>
  </w:style>
  <w:style w:type="table" w:customStyle="1" w:styleId="a3">
    <w:basedOn w:val="TableNormal3"/>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yTmnb9k8GVqBS3c7IV9Da7GYrg==">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1597</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Fernanda Vera Quea</dc:creator>
  <cp:lastModifiedBy>SOPORTE OTI GORE PIURA</cp:lastModifiedBy>
  <cp:revision>2</cp:revision>
  <dcterms:created xsi:type="dcterms:W3CDTF">2021-10-20T17:24:00Z</dcterms:created>
  <dcterms:modified xsi:type="dcterms:W3CDTF">2025-06-12T20:02:00Z</dcterms:modified>
</cp:coreProperties>
</file>